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Вежба 9: Како се мењамо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се упознају са променама које настају код човка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развојне промене код човека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групни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метода писања, илустративна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фотографије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проверава домаћи задатак.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E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су донели своје фотографије од рођења па до данашњег времена и наставник их упућује у поступак вежбе: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Сложи своје фотографије хронолошким редом, од рођења до данас.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Размени фотографије са члановима групе.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Први и други члан групе посматрају фотографије трећег члана, уочавају промене на његовом/њеном телу и записују их у свеску. Затим други и трећи члан групе, анализирају фотографије првог члана групе и записују их у свеску. На крају, трећи и први члан групе анализирају фотографије другог члана групе и запажања записују у свеску.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Чланови тима подвлаче промене које су заједничке свим члановима групе.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Групе размењују информације о уоченим променама (читају их наглас) и доносе закључак о томе које су типичне промене код деце у периоду од рођења до једанаесте године.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5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разговара са ученицима и наводи их на закључак да се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човек, као и сва жива бића, мења током свог живота.</w:t>
            </w:r>
            <w:del w:author="Marko Artukovic" w:id="0" w:date="2019-05-02T22:44:00Z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delText xml:space="preserve"> </w:delText>
              </w:r>
            </w:del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0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